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CD0A6" w14:textId="1FF77EF6" w:rsidR="00B1662E" w:rsidRDefault="00D92816" w:rsidP="002F2A4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PRC_GUI</w:t>
      </w:r>
      <w:r w:rsidR="00E63F0B" w:rsidRPr="003E39C1">
        <w:rPr>
          <w:b/>
          <w:i/>
          <w:sz w:val="28"/>
          <w:szCs w:val="28"/>
        </w:rPr>
        <w:t xml:space="preserve"> </w:t>
      </w:r>
      <w:r w:rsidR="00E63F0B">
        <w:rPr>
          <w:b/>
          <w:i/>
          <w:sz w:val="28"/>
          <w:szCs w:val="28"/>
        </w:rPr>
        <w:t>installation</w:t>
      </w:r>
      <w:r w:rsidR="00B1662E">
        <w:rPr>
          <w:b/>
          <w:i/>
          <w:sz w:val="28"/>
          <w:szCs w:val="28"/>
        </w:rPr>
        <w:t xml:space="preserve"> </w:t>
      </w:r>
      <w:r w:rsidR="00E63F0B">
        <w:rPr>
          <w:b/>
          <w:i/>
          <w:sz w:val="28"/>
          <w:szCs w:val="28"/>
        </w:rPr>
        <w:t>notes</w:t>
      </w:r>
      <w:r w:rsidR="0047420E">
        <w:rPr>
          <w:b/>
          <w:i/>
          <w:sz w:val="28"/>
          <w:szCs w:val="28"/>
        </w:rPr>
        <w:t xml:space="preserve"> (Version 2)</w:t>
      </w:r>
    </w:p>
    <w:p w14:paraId="501D5802" w14:textId="234EF6C4" w:rsidR="006E3986" w:rsidRPr="006E3986" w:rsidRDefault="006E3986" w:rsidP="002F2A49">
      <w:pPr>
        <w:jc w:val="center"/>
        <w:rPr>
          <w:b/>
          <w:i/>
          <w:sz w:val="28"/>
          <w:szCs w:val="28"/>
        </w:rPr>
      </w:pPr>
    </w:p>
    <w:p w14:paraId="10C61E45" w14:textId="40F7BA95" w:rsidR="006E3986" w:rsidRDefault="006E3986" w:rsidP="00E63F0B">
      <w:r>
        <w:t>The PRC_GUI software</w:t>
      </w:r>
      <w:r w:rsidR="00D92816">
        <w:t xml:space="preserve"> requires Microsoft Excel</w:t>
      </w:r>
      <w:r>
        <w:t xml:space="preserve"> </w:t>
      </w:r>
      <w:r w:rsidR="00D92816">
        <w:t>in a Windows environment.  The installation zip file includes executable R routines,</w:t>
      </w:r>
      <w:r w:rsidR="006A29E8">
        <w:t xml:space="preserve"> </w:t>
      </w:r>
      <w:r w:rsidR="009B7B2C">
        <w:t>so</w:t>
      </w:r>
      <w:r w:rsidR="00D92816">
        <w:t xml:space="preserve"> no </w:t>
      </w:r>
      <w:r w:rsidR="006A29E8">
        <w:t>other R software</w:t>
      </w:r>
      <w:r w:rsidR="00D92816">
        <w:t xml:space="preserve"> is required.</w:t>
      </w:r>
      <w:r w:rsidR="006A29E8">
        <w:t xml:space="preserve">  This software requires about </w:t>
      </w:r>
      <w:r w:rsidR="009F35B7">
        <w:t xml:space="preserve">97 </w:t>
      </w:r>
      <w:r w:rsidR="006A29E8">
        <w:t>MB of disk storage.  The software can be reinstalled at any time by re-extracting the files.</w:t>
      </w:r>
    </w:p>
    <w:p w14:paraId="1B83F2DE" w14:textId="77777777" w:rsidR="0066571B" w:rsidRDefault="005F0A8E" w:rsidP="00E63F0B">
      <w:r>
        <w:t>To install the PRC_GUI software, extract</w:t>
      </w:r>
      <w:r w:rsidR="00E63F0B">
        <w:t xml:space="preserve"> all files from PRC_GUI.zip into a</w:t>
      </w:r>
      <w:r w:rsidR="000D325F">
        <w:t xml:space="preserve"> home</w:t>
      </w:r>
      <w:r w:rsidR="00E63F0B">
        <w:t xml:space="preserve"> folder of your choice.  </w:t>
      </w:r>
    </w:p>
    <w:p w14:paraId="3008F229" w14:textId="77777777" w:rsidR="006E3986" w:rsidRDefault="00BB0700" w:rsidP="00E63F0B">
      <w:r w:rsidRPr="00BB0700">
        <w:rPr>
          <w:b/>
          <w:i/>
        </w:rPr>
        <w:t>Once extracted, the files should not be moved or renamed.</w:t>
      </w:r>
    </w:p>
    <w:p w14:paraId="207C3C9A" w14:textId="3FF21E1C" w:rsidR="005F0A8E" w:rsidRDefault="0066571B" w:rsidP="00643BC3">
      <w:r>
        <w:t xml:space="preserve">One Excel file, three Word documents, </w:t>
      </w:r>
      <w:r w:rsidR="009F35B7">
        <w:t xml:space="preserve">one text document, </w:t>
      </w:r>
      <w:r>
        <w:t>and a subfolder contain</w:t>
      </w:r>
      <w:r w:rsidR="00267F2E">
        <w:t>ing</w:t>
      </w:r>
      <w:r>
        <w:t xml:space="preserve"> R executable files</w:t>
      </w:r>
      <w:r w:rsidR="005F0A8E">
        <w:t xml:space="preserve"> will be extracted from the zip file:</w:t>
      </w:r>
    </w:p>
    <w:p w14:paraId="7263BE6C" w14:textId="7354A67B" w:rsidR="0066571B" w:rsidRDefault="000D325F">
      <w:r>
        <w:t>T</w:t>
      </w:r>
      <w:r w:rsidR="006E3986">
        <w:t>h</w:t>
      </w:r>
      <w:r w:rsidR="00267F2E">
        <w:t>e Excel file is:</w:t>
      </w:r>
      <w:r w:rsidR="00E63F0B">
        <w:tab/>
      </w:r>
      <w:r w:rsidR="00267F2E">
        <w:tab/>
      </w:r>
      <w:r w:rsidR="00E63F0B">
        <w:t>PRC_GUI</w:t>
      </w:r>
      <w:r w:rsidR="004567E9">
        <w:t>_v2</w:t>
      </w:r>
      <w:ins w:id="0" w:author="Grundy, James" w:date="2024-11-18T16:54:00Z">
        <w:r w:rsidR="001D3950">
          <w:t>.0.1</w:t>
        </w:r>
      </w:ins>
      <w:r w:rsidR="00643BC3">
        <w:t>.xlsm</w:t>
      </w:r>
    </w:p>
    <w:p w14:paraId="1BC3460A" w14:textId="417CC068" w:rsidR="00643BC3" w:rsidRDefault="0066571B" w:rsidP="002F2A49">
      <w:pPr>
        <w:spacing w:after="0"/>
      </w:pPr>
      <w:r>
        <w:t xml:space="preserve">The </w:t>
      </w:r>
      <w:r w:rsidR="005F0A8E">
        <w:t>subfolder</w:t>
      </w:r>
      <w:r>
        <w:t xml:space="preserve"> is</w:t>
      </w:r>
      <w:r w:rsidR="00E63F0B">
        <w:t>:</w:t>
      </w:r>
      <w:r w:rsidR="00E63F0B">
        <w:tab/>
        <w:t>\R-3.2.3</w:t>
      </w:r>
      <w:r w:rsidR="00643BC3">
        <w:t xml:space="preserve"> </w:t>
      </w:r>
    </w:p>
    <w:p w14:paraId="2D62BCD5" w14:textId="77777777" w:rsidR="00643BC3" w:rsidRDefault="00643BC3" w:rsidP="00643BC3">
      <w:pPr>
        <w:spacing w:after="0"/>
      </w:pPr>
    </w:p>
    <w:p w14:paraId="3FF310FE" w14:textId="77777777" w:rsidR="00E63F0B" w:rsidRDefault="00707E9B" w:rsidP="00643BC3">
      <w:pPr>
        <w:spacing w:after="0"/>
      </w:pPr>
      <w:r>
        <w:t>D</w:t>
      </w:r>
      <w:r w:rsidR="00E63F0B">
        <w:t>ocumentation files</w:t>
      </w:r>
      <w:r w:rsidR="0066571B">
        <w:t xml:space="preserve"> are</w:t>
      </w:r>
      <w:r w:rsidR="00E63F0B">
        <w:t>:</w:t>
      </w:r>
    </w:p>
    <w:p w14:paraId="6ADFC367" w14:textId="77777777" w:rsidR="005F0A8E" w:rsidRDefault="005F0A8E" w:rsidP="00643BC3">
      <w:pPr>
        <w:spacing w:after="0"/>
      </w:pPr>
    </w:p>
    <w:p w14:paraId="25582C2C" w14:textId="3171F20E" w:rsidR="00E63F0B" w:rsidRDefault="000D325F" w:rsidP="005F0A8E">
      <w:pPr>
        <w:spacing w:after="0"/>
      </w:pPr>
      <w:r>
        <w:tab/>
        <w:t>Readme</w:t>
      </w:r>
      <w:r w:rsidR="00CC49F2">
        <w:t xml:space="preserve"> v2</w:t>
      </w:r>
      <w:r>
        <w:t>.docx</w:t>
      </w:r>
    </w:p>
    <w:p w14:paraId="42A3613C" w14:textId="2D377799" w:rsidR="005F0A8E" w:rsidRDefault="00E63F0B" w:rsidP="005F0A8E">
      <w:pPr>
        <w:spacing w:after="0"/>
      </w:pPr>
      <w:r>
        <w:tab/>
      </w:r>
      <w:proofErr w:type="spellStart"/>
      <w:r>
        <w:t>PRC_GUI_user_doc</w:t>
      </w:r>
      <w:proofErr w:type="spellEnd"/>
      <w:r w:rsidR="00CC49F2">
        <w:t xml:space="preserve"> v2</w:t>
      </w:r>
      <w:r>
        <w:t>.docx</w:t>
      </w:r>
    </w:p>
    <w:p w14:paraId="10D61F0E" w14:textId="3151C83F" w:rsidR="00E63F0B" w:rsidRDefault="005F0A8E" w:rsidP="00643BC3">
      <w:pPr>
        <w:spacing w:after="0"/>
      </w:pPr>
      <w:r>
        <w:tab/>
      </w:r>
      <w:proofErr w:type="spellStart"/>
      <w:r>
        <w:t>PRC_GUI_installation_notes</w:t>
      </w:r>
      <w:proofErr w:type="spellEnd"/>
      <w:r w:rsidR="00CC49F2">
        <w:t xml:space="preserve"> v2</w:t>
      </w:r>
      <w:r>
        <w:t>.docx</w:t>
      </w:r>
    </w:p>
    <w:p w14:paraId="6D253F1D" w14:textId="4E5D0B22" w:rsidR="009F35B7" w:rsidRDefault="009F35B7" w:rsidP="00643BC3">
      <w:pPr>
        <w:spacing w:after="0"/>
      </w:pPr>
      <w:r>
        <w:tab/>
        <w:t>C</w:t>
      </w:r>
      <w:r w:rsidR="008C56E3">
        <w:t>hangelog</w:t>
      </w:r>
      <w:r>
        <w:t>.txt</w:t>
      </w:r>
    </w:p>
    <w:p w14:paraId="017210EA" w14:textId="77777777" w:rsidR="005F0A8E" w:rsidRDefault="005F0A8E" w:rsidP="005F0A8E"/>
    <w:p w14:paraId="0FFF96A9" w14:textId="7A167709" w:rsidR="0066571B" w:rsidRDefault="0066571B" w:rsidP="0066571B">
      <w:r>
        <w:t>To run the PRC_GUI software, open PRC_GUI</w:t>
      </w:r>
      <w:r w:rsidR="004567E9">
        <w:t>_v2</w:t>
      </w:r>
      <w:r>
        <w:t xml:space="preserve">.XLSM and follow the steps described in </w:t>
      </w:r>
      <w:proofErr w:type="spellStart"/>
      <w:r>
        <w:t>PRC_GUI_user_doc</w:t>
      </w:r>
      <w:proofErr w:type="spellEnd"/>
      <w:r w:rsidR="00CC49F2">
        <w:t xml:space="preserve"> v2</w:t>
      </w:r>
      <w:r>
        <w:t>.docx.</w:t>
      </w:r>
    </w:p>
    <w:p w14:paraId="489DB890" w14:textId="77777777" w:rsidR="00EF2B8B" w:rsidRPr="002F2A49" w:rsidRDefault="005F0A8E" w:rsidP="005F0A8E">
      <w:pPr>
        <w:rPr>
          <w:b/>
          <w:i/>
        </w:rPr>
      </w:pPr>
      <w:r w:rsidRPr="002F2A49">
        <w:rPr>
          <w:b/>
          <w:i/>
        </w:rPr>
        <w:t>Read the documentation carefully before using the software for the first time.</w:t>
      </w:r>
    </w:p>
    <w:p w14:paraId="65BE5403" w14:textId="77777777" w:rsidR="00643BC3" w:rsidRDefault="00643BC3" w:rsidP="00643BC3">
      <w:pPr>
        <w:spacing w:after="0"/>
      </w:pPr>
      <w:r>
        <w:t>When the software is used, temporary files will be written to the home folder.  These f</w:t>
      </w:r>
      <w:r w:rsidR="00E63F0B">
        <w:t>iles do not need</w:t>
      </w:r>
      <w:r w:rsidR="000D325F">
        <w:t xml:space="preserve"> to be </w:t>
      </w:r>
      <w:r w:rsidR="005F0A8E">
        <w:t xml:space="preserve">preserved.  </w:t>
      </w:r>
      <w:r>
        <w:t>The temporary files will be:</w:t>
      </w:r>
    </w:p>
    <w:p w14:paraId="51A9DFEA" w14:textId="77777777" w:rsidR="00643BC3" w:rsidRDefault="00643BC3" w:rsidP="00643BC3">
      <w:pPr>
        <w:spacing w:after="0"/>
      </w:pPr>
    </w:p>
    <w:p w14:paraId="7CFFF244" w14:textId="77777777" w:rsidR="00643BC3" w:rsidRDefault="00643BC3" w:rsidP="00643BC3">
      <w:pPr>
        <w:spacing w:after="0"/>
        <w:ind w:firstLine="720"/>
      </w:pPr>
      <w:proofErr w:type="spellStart"/>
      <w:r>
        <w:t>R_</w:t>
      </w:r>
      <w:proofErr w:type="gramStart"/>
      <w:r>
        <w:t>script.r</w:t>
      </w:r>
      <w:proofErr w:type="spellEnd"/>
      <w:proofErr w:type="gramEnd"/>
      <w:r>
        <w:tab/>
      </w:r>
      <w:r>
        <w:tab/>
        <w:t>(temporary script processed by R)</w:t>
      </w:r>
    </w:p>
    <w:p w14:paraId="01FE07E1" w14:textId="77777777" w:rsidR="00643BC3" w:rsidRDefault="00643BC3" w:rsidP="00643BC3">
      <w:pPr>
        <w:spacing w:after="0"/>
      </w:pPr>
      <w:r>
        <w:tab/>
      </w:r>
      <w:proofErr w:type="spellStart"/>
      <w:r>
        <w:t>R_scipt.</w:t>
      </w:r>
      <w:proofErr w:type="gramStart"/>
      <w:r>
        <w:t>r.Rout</w:t>
      </w:r>
      <w:proofErr w:type="spellEnd"/>
      <w:proofErr w:type="gramEnd"/>
      <w:r>
        <w:tab/>
      </w:r>
      <w:r>
        <w:tab/>
        <w:t>(R output log, may be useful as log of R processing)</w:t>
      </w:r>
    </w:p>
    <w:p w14:paraId="0980E8E1" w14:textId="77777777" w:rsidR="00643BC3" w:rsidRDefault="00643BC3" w:rsidP="00643BC3">
      <w:pPr>
        <w:spacing w:after="0"/>
      </w:pPr>
      <w:r>
        <w:tab/>
      </w:r>
      <w:proofErr w:type="spellStart"/>
      <w:proofErr w:type="gramStart"/>
      <w:r>
        <w:t>R.RData</w:t>
      </w:r>
      <w:proofErr w:type="spellEnd"/>
      <w:proofErr w:type="gramEnd"/>
      <w:r>
        <w:tab/>
      </w:r>
      <w:r>
        <w:tab/>
      </w:r>
      <w:r>
        <w:tab/>
        <w:t>(temporary R work file)</w:t>
      </w:r>
    </w:p>
    <w:p w14:paraId="3172C4AD" w14:textId="77777777" w:rsidR="008C56E3" w:rsidRDefault="008C56E3"/>
    <w:sectPr w:rsidR="008C5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rundy, James">
    <w15:presenceInfo w15:providerId="AD" w15:userId="S::Grundy.James@epa.gov::c0056381-0dcf-4cd8-ac17-fb09b21d8ce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B13"/>
    <w:rsid w:val="000D325F"/>
    <w:rsid w:val="00137726"/>
    <w:rsid w:val="00191B25"/>
    <w:rsid w:val="001D3950"/>
    <w:rsid w:val="00267F2E"/>
    <w:rsid w:val="002F2A49"/>
    <w:rsid w:val="00386B13"/>
    <w:rsid w:val="004567E9"/>
    <w:rsid w:val="0047420E"/>
    <w:rsid w:val="004828C8"/>
    <w:rsid w:val="005F0A8E"/>
    <w:rsid w:val="00643BC3"/>
    <w:rsid w:val="0066571B"/>
    <w:rsid w:val="006A29E8"/>
    <w:rsid w:val="006E3986"/>
    <w:rsid w:val="00707E9B"/>
    <w:rsid w:val="008C56E3"/>
    <w:rsid w:val="008F07BC"/>
    <w:rsid w:val="00935C3E"/>
    <w:rsid w:val="009B7B2C"/>
    <w:rsid w:val="009F35B7"/>
    <w:rsid w:val="00B1662E"/>
    <w:rsid w:val="00BA7D82"/>
    <w:rsid w:val="00BB0700"/>
    <w:rsid w:val="00CC49F2"/>
    <w:rsid w:val="00D92816"/>
    <w:rsid w:val="00DD58C4"/>
    <w:rsid w:val="00E63F0B"/>
    <w:rsid w:val="00EA7D67"/>
    <w:rsid w:val="00EF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A47BA"/>
  <w15:chartTrackingRefBased/>
  <w15:docId w15:val="{21B25545-AC11-4207-AB14-97D0BAAAE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B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5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71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56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Buffum, Harry</dc:creator>
  <cp:keywords/>
  <dc:description/>
  <cp:lastModifiedBy>Grundy, James</cp:lastModifiedBy>
  <cp:revision>6</cp:revision>
  <dcterms:created xsi:type="dcterms:W3CDTF">2021-12-22T00:13:00Z</dcterms:created>
  <dcterms:modified xsi:type="dcterms:W3CDTF">2024-11-18T21:54:00Z</dcterms:modified>
</cp:coreProperties>
</file>